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29DCE3D3"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C91E86">
        <w:rPr>
          <w:rStyle w:val="Strong"/>
          <w:b/>
          <w:bCs w:val="0"/>
          <w:sz w:val="24"/>
          <w:szCs w:val="24"/>
        </w:rPr>
        <w:t>23-W003-24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807E49D" w:rsidR="003849E8"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11DA537C" w14:textId="1F84660B" w:rsidR="00562C17" w:rsidRDefault="00562C17" w:rsidP="003849E8">
      <w:pPr>
        <w:spacing w:before="120"/>
        <w:jc w:val="both"/>
        <w:rPr>
          <w:rFonts w:ascii="Calibri" w:hAnsi="Calibri" w:cs="Calibri"/>
          <w:lang w:val="en-GB"/>
        </w:rPr>
      </w:pPr>
    </w:p>
    <w:p w14:paraId="43E8A78F" w14:textId="0C91D966" w:rsidR="00562C17" w:rsidRPr="00487A5C" w:rsidRDefault="00562C17" w:rsidP="003849E8">
      <w:pPr>
        <w:spacing w:before="120"/>
        <w:jc w:val="both"/>
        <w:rPr>
          <w:rFonts w:ascii="Calibri" w:hAnsi="Calibri" w:cs="Calibri"/>
          <w:lang w:val="en-GB"/>
        </w:rPr>
      </w:pP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3AD" w:rsidR="006E17EC" w:rsidRPr="00803A35" w:rsidRDefault="00DE3F38" w:rsidP="00803A35">
            <w:pPr>
              <w:pStyle w:val="TableContents"/>
              <w:rPr>
                <w:rFonts w:asciiTheme="minorHAnsi" w:hAnsiTheme="minorHAnsi"/>
                <w:sz w:val="22"/>
                <w:szCs w:val="22"/>
                <w:lang w:eastAsia="en-US"/>
              </w:rPr>
            </w:pPr>
            <w:r w:rsidRPr="00803A35">
              <w:rPr>
                <w:rFonts w:asciiTheme="minorHAnsi" w:hAnsiTheme="minorHAnsi"/>
                <w:sz w:val="22"/>
                <w:szCs w:val="22"/>
                <w:lang w:eastAsia="en-US"/>
              </w:rPr>
              <w:t xml:space="preserve">Firm/consortium’s experience and reputation </w:t>
            </w:r>
          </w:p>
        </w:tc>
        <w:tc>
          <w:tcPr>
            <w:tcW w:w="5367" w:type="dxa"/>
            <w:shd w:val="clear" w:color="auto" w:fill="auto"/>
          </w:tcPr>
          <w:p w14:paraId="484D1CE1" w14:textId="2ED63286" w:rsidR="00803A35" w:rsidRDefault="00803A35" w:rsidP="00803A35">
            <w:pPr>
              <w:pStyle w:val="TableContents"/>
              <w:rPr>
                <w:rFonts w:asciiTheme="minorHAnsi" w:hAnsiTheme="minorHAnsi"/>
                <w:sz w:val="22"/>
                <w:szCs w:val="22"/>
              </w:rPr>
            </w:pPr>
            <w:r w:rsidRPr="00803A35">
              <w:rPr>
                <w:rFonts w:asciiTheme="minorHAnsi" w:hAnsiTheme="minorHAnsi"/>
                <w:sz w:val="22"/>
                <w:szCs w:val="22"/>
              </w:rPr>
              <w:t xml:space="preserve">Possess Documents showing evidences of </w:t>
            </w:r>
          </w:p>
          <w:p w14:paraId="1F30D769" w14:textId="5C684109" w:rsidR="00803A35" w:rsidRDefault="00803A35" w:rsidP="00803A35">
            <w:pPr>
              <w:pStyle w:val="TableContents"/>
              <w:numPr>
                <w:ilvl w:val="0"/>
                <w:numId w:val="12"/>
              </w:numPr>
              <w:rPr>
                <w:rFonts w:asciiTheme="minorHAnsi" w:hAnsiTheme="minorHAnsi"/>
                <w:sz w:val="22"/>
                <w:szCs w:val="22"/>
              </w:rPr>
            </w:pPr>
            <w:r w:rsidRPr="00803A35">
              <w:rPr>
                <w:rFonts w:asciiTheme="minorHAnsi" w:hAnsiTheme="minorHAnsi"/>
                <w:sz w:val="22"/>
                <w:szCs w:val="22"/>
              </w:rPr>
              <w:t xml:space="preserve">Completion of </w:t>
            </w:r>
            <w:r>
              <w:rPr>
                <w:rFonts w:asciiTheme="minorHAnsi" w:hAnsiTheme="minorHAnsi"/>
                <w:sz w:val="22"/>
                <w:szCs w:val="22"/>
              </w:rPr>
              <w:t xml:space="preserve"> </w:t>
            </w:r>
            <w:r w:rsidRPr="00803A35">
              <w:rPr>
                <w:rFonts w:asciiTheme="minorHAnsi" w:hAnsiTheme="minorHAnsi"/>
                <w:sz w:val="22"/>
                <w:szCs w:val="22"/>
              </w:rPr>
              <w:t>at least two construction projects</w:t>
            </w:r>
            <w:r>
              <w:rPr>
                <w:rFonts w:asciiTheme="minorHAnsi" w:hAnsiTheme="minorHAnsi"/>
                <w:sz w:val="22"/>
                <w:szCs w:val="22"/>
              </w:rPr>
              <w:t xml:space="preserve">(references) </w:t>
            </w:r>
            <w:r w:rsidR="003C1159">
              <w:rPr>
                <w:rFonts w:asciiTheme="minorHAnsi" w:hAnsiTheme="minorHAnsi"/>
                <w:sz w:val="22"/>
                <w:szCs w:val="22"/>
              </w:rPr>
              <w:t>(</w:t>
            </w:r>
            <w:r>
              <w:rPr>
                <w:rFonts w:asciiTheme="minorHAnsi" w:hAnsiTheme="minorHAnsi"/>
                <w:sz w:val="22"/>
                <w:szCs w:val="22"/>
              </w:rPr>
              <w:t>10</w:t>
            </w:r>
            <w:r w:rsidR="003C1159">
              <w:rPr>
                <w:rFonts w:asciiTheme="minorHAnsi" w:hAnsiTheme="minorHAnsi"/>
                <w:sz w:val="22"/>
                <w:szCs w:val="22"/>
              </w:rPr>
              <w:t>mrks)</w:t>
            </w:r>
          </w:p>
          <w:p w14:paraId="1F9A694A" w14:textId="036FBCE7" w:rsidR="00803A35" w:rsidRDefault="00803A35" w:rsidP="00803A35">
            <w:pPr>
              <w:pStyle w:val="TableContents"/>
              <w:numPr>
                <w:ilvl w:val="0"/>
                <w:numId w:val="12"/>
              </w:numPr>
              <w:rPr>
                <w:rFonts w:asciiTheme="minorHAnsi" w:hAnsiTheme="minorHAnsi"/>
                <w:sz w:val="22"/>
                <w:szCs w:val="22"/>
              </w:rPr>
            </w:pPr>
            <w:r>
              <w:rPr>
                <w:rFonts w:asciiTheme="minorHAnsi" w:hAnsiTheme="minorHAnsi"/>
                <w:sz w:val="22"/>
                <w:szCs w:val="22"/>
              </w:rPr>
              <w:t xml:space="preserve">Valid Copy of Business Certificate from MICT &amp; TUC </w:t>
            </w:r>
            <w:r w:rsidR="003C1159">
              <w:rPr>
                <w:rFonts w:asciiTheme="minorHAnsi" w:hAnsiTheme="minorHAnsi"/>
                <w:sz w:val="22"/>
                <w:szCs w:val="22"/>
              </w:rPr>
              <w:t>(</w:t>
            </w:r>
            <w:r>
              <w:rPr>
                <w:rFonts w:asciiTheme="minorHAnsi" w:hAnsiTheme="minorHAnsi"/>
                <w:sz w:val="22"/>
                <w:szCs w:val="22"/>
              </w:rPr>
              <w:t>10</w:t>
            </w:r>
            <w:r w:rsidR="003C1159">
              <w:rPr>
                <w:rFonts w:asciiTheme="minorHAnsi" w:hAnsiTheme="minorHAnsi"/>
                <w:sz w:val="22"/>
                <w:szCs w:val="22"/>
              </w:rPr>
              <w:t>mrks))</w:t>
            </w:r>
          </w:p>
          <w:p w14:paraId="3ADDF29E" w14:textId="693B362E" w:rsidR="00803A35" w:rsidRPr="00803A35" w:rsidRDefault="00803A35" w:rsidP="00803A35">
            <w:pPr>
              <w:pStyle w:val="TableContents"/>
              <w:ind w:left="720"/>
              <w:rPr>
                <w:rFonts w:asciiTheme="minorHAnsi" w:hAnsiTheme="minorHAnsi"/>
                <w:sz w:val="22"/>
                <w:szCs w:val="22"/>
              </w:rPr>
            </w:pPr>
          </w:p>
        </w:tc>
        <w:tc>
          <w:tcPr>
            <w:tcW w:w="1360" w:type="dxa"/>
            <w:shd w:val="clear" w:color="auto" w:fill="auto"/>
            <w:vAlign w:val="center"/>
          </w:tcPr>
          <w:p w14:paraId="6FB170A3" w14:textId="08BA2FF6" w:rsidR="006E17EC" w:rsidRPr="00487A5C" w:rsidRDefault="00803A35" w:rsidP="006E17EC">
            <w:pPr>
              <w:pStyle w:val="TableContents"/>
              <w:jc w:val="center"/>
              <w:rPr>
                <w:rFonts w:asciiTheme="minorHAnsi" w:hAnsiTheme="minorHAnsi"/>
                <w:sz w:val="22"/>
                <w:szCs w:val="22"/>
                <w:highlight w:val="yellow"/>
                <w:lang w:eastAsia="en-US"/>
              </w:rPr>
            </w:pPr>
            <w:r w:rsidRPr="00803A35">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487A5C" w:rsidRDefault="00AD3DBB" w:rsidP="006E17EC">
            <w:pPr>
              <w:pStyle w:val="TableContents"/>
              <w:rPr>
                <w:rFonts w:asciiTheme="minorHAnsi" w:hAnsiTheme="minorHAnsi"/>
                <w:sz w:val="22"/>
                <w:szCs w:val="22"/>
                <w:highlight w:val="yellow"/>
                <w:lang w:eastAsia="en-US"/>
              </w:rPr>
            </w:pPr>
            <w:r w:rsidRPr="00803A35">
              <w:rPr>
                <w:rFonts w:asciiTheme="minorHAnsi" w:hAnsiTheme="minorHAnsi"/>
                <w:sz w:val="22"/>
                <w:szCs w:val="22"/>
                <w:lang w:eastAsia="en-US"/>
              </w:rPr>
              <w:t>Delivery time</w:t>
            </w:r>
          </w:p>
        </w:tc>
        <w:tc>
          <w:tcPr>
            <w:tcW w:w="5367" w:type="dxa"/>
            <w:shd w:val="clear" w:color="auto" w:fill="auto"/>
          </w:tcPr>
          <w:p w14:paraId="41AC4049" w14:textId="40E5962A" w:rsidR="00803A35" w:rsidRDefault="00803A35" w:rsidP="00803A35">
            <w:pPr>
              <w:pStyle w:val="TableContents"/>
              <w:rPr>
                <w:rFonts w:asciiTheme="minorHAnsi" w:hAnsiTheme="minorHAnsi"/>
                <w:sz w:val="22"/>
                <w:szCs w:val="22"/>
              </w:rPr>
            </w:pPr>
            <w:r>
              <w:rPr>
                <w:rFonts w:asciiTheme="minorHAnsi" w:hAnsiTheme="minorHAnsi"/>
                <w:sz w:val="22"/>
                <w:szCs w:val="22"/>
              </w:rPr>
              <w:t>Arrangement of Work</w:t>
            </w:r>
          </w:p>
          <w:p w14:paraId="42BEAF16" w14:textId="154C4D2B" w:rsidR="00803A35" w:rsidRDefault="00803A35" w:rsidP="00803A35">
            <w:pPr>
              <w:pStyle w:val="TableContents"/>
              <w:numPr>
                <w:ilvl w:val="0"/>
                <w:numId w:val="14"/>
              </w:numPr>
              <w:rPr>
                <w:rFonts w:asciiTheme="minorHAnsi" w:hAnsiTheme="minorHAnsi"/>
                <w:sz w:val="22"/>
                <w:szCs w:val="22"/>
              </w:rPr>
            </w:pPr>
            <w:r>
              <w:rPr>
                <w:rFonts w:asciiTheme="minorHAnsi" w:hAnsiTheme="minorHAnsi"/>
                <w:sz w:val="22"/>
                <w:szCs w:val="22"/>
              </w:rPr>
              <w:t>Starting Date</w:t>
            </w:r>
            <w:r w:rsidR="003C1159">
              <w:rPr>
                <w:rFonts w:asciiTheme="minorHAnsi" w:hAnsiTheme="minorHAnsi"/>
                <w:sz w:val="22"/>
                <w:szCs w:val="22"/>
              </w:rPr>
              <w:t xml:space="preserve"> 5mrks</w:t>
            </w:r>
          </w:p>
          <w:p w14:paraId="2B3917A8" w14:textId="72DC0A0E" w:rsidR="003C1159" w:rsidRDefault="003C1159" w:rsidP="00803A35">
            <w:pPr>
              <w:pStyle w:val="TableContents"/>
              <w:numPr>
                <w:ilvl w:val="0"/>
                <w:numId w:val="14"/>
              </w:numPr>
              <w:rPr>
                <w:rFonts w:asciiTheme="minorHAnsi" w:hAnsiTheme="minorHAnsi"/>
                <w:sz w:val="22"/>
                <w:szCs w:val="22"/>
              </w:rPr>
            </w:pPr>
            <w:r>
              <w:rPr>
                <w:rFonts w:asciiTheme="minorHAnsi" w:hAnsiTheme="minorHAnsi"/>
                <w:sz w:val="22"/>
                <w:szCs w:val="22"/>
              </w:rPr>
              <w:t>Completion Date 5mrks</w:t>
            </w:r>
          </w:p>
          <w:p w14:paraId="7E7AB358" w14:textId="7D3F66E6" w:rsidR="003C1159" w:rsidRDefault="003C1159" w:rsidP="00803A35">
            <w:pPr>
              <w:pStyle w:val="TableContents"/>
              <w:numPr>
                <w:ilvl w:val="0"/>
                <w:numId w:val="14"/>
              </w:numPr>
              <w:rPr>
                <w:rFonts w:asciiTheme="minorHAnsi" w:hAnsiTheme="minorHAnsi"/>
                <w:sz w:val="22"/>
                <w:szCs w:val="22"/>
              </w:rPr>
            </w:pPr>
            <w:r>
              <w:rPr>
                <w:rFonts w:asciiTheme="minorHAnsi" w:hAnsiTheme="minorHAnsi"/>
                <w:sz w:val="22"/>
                <w:szCs w:val="22"/>
              </w:rPr>
              <w:t>Duration of Work 10mrks</w:t>
            </w:r>
          </w:p>
          <w:p w14:paraId="045B7534" w14:textId="038F5F5A" w:rsidR="003C1159" w:rsidRPr="00692AF8" w:rsidRDefault="00692AF8" w:rsidP="00692AF8">
            <w:pPr>
              <w:pStyle w:val="TableContents"/>
              <w:numPr>
                <w:ilvl w:val="0"/>
                <w:numId w:val="14"/>
              </w:numPr>
              <w:rPr>
                <w:rFonts w:asciiTheme="minorHAnsi" w:hAnsiTheme="minorHAnsi"/>
                <w:sz w:val="22"/>
                <w:szCs w:val="22"/>
              </w:rPr>
            </w:pPr>
            <w:r>
              <w:rPr>
                <w:rFonts w:asciiTheme="minorHAnsi" w:hAnsiTheme="minorHAnsi"/>
                <w:sz w:val="22"/>
                <w:szCs w:val="22"/>
              </w:rPr>
              <w:t xml:space="preserve">Detail of Work Program </w:t>
            </w:r>
            <w:r w:rsidR="003C1159">
              <w:rPr>
                <w:rFonts w:asciiTheme="minorHAnsi" w:hAnsiTheme="minorHAnsi"/>
                <w:sz w:val="22"/>
                <w:szCs w:val="22"/>
              </w:rPr>
              <w:t xml:space="preserve"> </w:t>
            </w:r>
            <w:r>
              <w:rPr>
                <w:rFonts w:asciiTheme="minorHAnsi" w:hAnsiTheme="minorHAnsi"/>
                <w:sz w:val="22"/>
                <w:szCs w:val="22"/>
              </w:rPr>
              <w:t>20</w:t>
            </w:r>
            <w:r w:rsidR="003C1159" w:rsidRPr="00692AF8">
              <w:rPr>
                <w:rFonts w:asciiTheme="minorHAnsi" w:hAnsiTheme="minorHAnsi"/>
                <w:sz w:val="22"/>
                <w:szCs w:val="22"/>
              </w:rPr>
              <w:t>mrks</w:t>
            </w:r>
          </w:p>
          <w:p w14:paraId="4BA71FA2" w14:textId="2DE36702" w:rsidR="00803A35" w:rsidRPr="00803A35" w:rsidRDefault="00803A35" w:rsidP="00803A35">
            <w:pPr>
              <w:pStyle w:val="TableContents"/>
              <w:rPr>
                <w:rFonts w:asciiTheme="minorHAnsi" w:hAnsiTheme="minorHAnsi"/>
                <w:sz w:val="22"/>
                <w:szCs w:val="22"/>
              </w:rPr>
            </w:pPr>
          </w:p>
        </w:tc>
        <w:tc>
          <w:tcPr>
            <w:tcW w:w="1360" w:type="dxa"/>
            <w:shd w:val="clear" w:color="auto" w:fill="auto"/>
            <w:vAlign w:val="center"/>
          </w:tcPr>
          <w:p w14:paraId="657554B4" w14:textId="0DB16E65" w:rsidR="006E17EC" w:rsidRPr="00487A5C" w:rsidRDefault="00692AF8" w:rsidP="006E17EC">
            <w:pPr>
              <w:pStyle w:val="TableContents"/>
              <w:jc w:val="center"/>
              <w:rPr>
                <w:rFonts w:asciiTheme="minorHAnsi" w:hAnsiTheme="minorHAnsi"/>
                <w:sz w:val="22"/>
                <w:szCs w:val="22"/>
                <w:highlight w:val="yellow"/>
                <w:lang w:eastAsia="en-US"/>
              </w:rPr>
            </w:pPr>
            <w:r w:rsidRPr="00692AF8">
              <w:rPr>
                <w:rFonts w:asciiTheme="minorHAnsi" w:hAnsiTheme="minorHAnsi"/>
                <w:sz w:val="22"/>
                <w:szCs w:val="22"/>
                <w:lang w:eastAsia="en-US"/>
              </w:rPr>
              <w:t>40</w:t>
            </w:r>
          </w:p>
        </w:tc>
      </w:tr>
      <w:tr w:rsidR="006E17EC" w:rsidRPr="00487A5C" w14:paraId="7395E14D" w14:textId="77777777" w:rsidTr="006E17EC">
        <w:trPr>
          <w:cantSplit/>
          <w:tblHeader/>
        </w:trPr>
        <w:tc>
          <w:tcPr>
            <w:tcW w:w="2430" w:type="dxa"/>
            <w:shd w:val="clear" w:color="auto" w:fill="auto"/>
            <w:vAlign w:val="center"/>
          </w:tcPr>
          <w:p w14:paraId="58A5C5B6" w14:textId="256064CA" w:rsidR="006E17EC" w:rsidRPr="00692AF8" w:rsidRDefault="00692AF8" w:rsidP="006E17EC">
            <w:pPr>
              <w:pStyle w:val="TableContents"/>
              <w:rPr>
                <w:rFonts w:asciiTheme="minorHAnsi" w:hAnsiTheme="minorHAnsi"/>
                <w:sz w:val="22"/>
                <w:szCs w:val="22"/>
                <w:lang w:eastAsia="en-US"/>
              </w:rPr>
            </w:pPr>
            <w:r>
              <w:rPr>
                <w:rFonts w:asciiTheme="minorHAnsi" w:hAnsiTheme="minorHAnsi"/>
                <w:sz w:val="22"/>
                <w:szCs w:val="22"/>
                <w:lang w:eastAsia="en-US"/>
              </w:rPr>
              <w:t>Workforce &amp; Tools</w:t>
            </w:r>
          </w:p>
        </w:tc>
        <w:tc>
          <w:tcPr>
            <w:tcW w:w="5367" w:type="dxa"/>
            <w:shd w:val="clear" w:color="auto" w:fill="auto"/>
          </w:tcPr>
          <w:p w14:paraId="2D08D3A8" w14:textId="1DBD0ABB" w:rsidR="006E17EC"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Qualifications</w:t>
            </w:r>
            <w:r>
              <w:rPr>
                <w:rFonts w:asciiTheme="minorHAnsi" w:hAnsiTheme="minorHAnsi"/>
                <w:sz w:val="22"/>
                <w:szCs w:val="22"/>
              </w:rPr>
              <w:t xml:space="preserve"> of any</w:t>
            </w:r>
            <w:r w:rsidR="00C91E86">
              <w:rPr>
                <w:rFonts w:asciiTheme="minorHAnsi" w:hAnsiTheme="minorHAnsi"/>
                <w:sz w:val="22"/>
                <w:szCs w:val="22"/>
              </w:rPr>
              <w:t xml:space="preserve"> related to works</w:t>
            </w:r>
            <w:r>
              <w:rPr>
                <w:rFonts w:asciiTheme="minorHAnsi" w:hAnsiTheme="minorHAnsi"/>
                <w:sz w:val="22"/>
                <w:szCs w:val="22"/>
              </w:rPr>
              <w:t xml:space="preserve"> 10mrks</w:t>
            </w:r>
          </w:p>
          <w:p w14:paraId="0933A02C" w14:textId="2D5CD4DB" w:rsidR="00692AF8"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References at least 3</w:t>
            </w:r>
            <w:r>
              <w:rPr>
                <w:rFonts w:asciiTheme="minorHAnsi" w:hAnsiTheme="minorHAnsi"/>
                <w:sz w:val="22"/>
                <w:szCs w:val="22"/>
              </w:rPr>
              <w:t xml:space="preserve"> 10mrks</w:t>
            </w:r>
          </w:p>
          <w:p w14:paraId="23A8F695" w14:textId="09AE379D" w:rsidR="00692AF8"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Lists to confirm the available tools(power and hand tools,</w:t>
            </w:r>
            <w:r>
              <w:rPr>
                <w:rFonts w:asciiTheme="minorHAnsi" w:hAnsiTheme="minorHAnsi"/>
                <w:sz w:val="22"/>
                <w:szCs w:val="22"/>
              </w:rPr>
              <w:t xml:space="preserve"> 20mrks</w:t>
            </w:r>
          </w:p>
        </w:tc>
        <w:tc>
          <w:tcPr>
            <w:tcW w:w="1360" w:type="dxa"/>
            <w:shd w:val="clear" w:color="auto" w:fill="auto"/>
            <w:vAlign w:val="center"/>
          </w:tcPr>
          <w:p w14:paraId="240875A4" w14:textId="24808F25" w:rsidR="006E17EC" w:rsidRPr="00487A5C" w:rsidRDefault="00692AF8" w:rsidP="006E17EC">
            <w:pPr>
              <w:pStyle w:val="TableContents"/>
              <w:jc w:val="center"/>
              <w:rPr>
                <w:rFonts w:asciiTheme="minorHAnsi" w:hAnsiTheme="minorHAnsi"/>
                <w:sz w:val="22"/>
                <w:szCs w:val="22"/>
                <w:highlight w:val="yellow"/>
                <w:lang w:eastAsia="en-US"/>
              </w:rPr>
            </w:pPr>
            <w:r w:rsidRPr="00692AF8">
              <w:rPr>
                <w:rFonts w:asciiTheme="minorHAnsi" w:hAnsiTheme="minorHAnsi"/>
                <w:sz w:val="22"/>
                <w:szCs w:val="22"/>
                <w:lang w:eastAsia="en-US"/>
              </w:rPr>
              <w:t>40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lastRenderedPageBreak/>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9C662" w14:textId="77777777" w:rsidR="00B35233" w:rsidRDefault="00B35233">
      <w:r>
        <w:separator/>
      </w:r>
    </w:p>
  </w:endnote>
  <w:endnote w:type="continuationSeparator" w:id="0">
    <w:p w14:paraId="05619F89" w14:textId="77777777" w:rsidR="00B35233" w:rsidRDefault="00B35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5B25DA3F"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416D8" w:rsidRPr="003416D8">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416D8" w:rsidRPr="003416D8">
      <w:rPr>
        <w:noProof/>
        <w:color w:val="17365D" w:themeColor="text2" w:themeShade="BF"/>
        <w:lang w:val="sv-SE"/>
      </w:rPr>
      <w:t>4</w:t>
    </w:r>
    <w:r>
      <w:rPr>
        <w:color w:val="17365D" w:themeColor="text2" w:themeShade="BF"/>
      </w:rPr>
      <w:fldChar w:fldCharType="end"/>
    </w:r>
  </w:p>
  <w:p w14:paraId="213B5D63" w14:textId="568AACF2" w:rsidR="00D15CF2" w:rsidRDefault="004878F3" w:rsidP="004878F3">
    <w:pPr>
      <w:pStyle w:val="Footer"/>
    </w:pPr>
    <w:r>
      <w:fldChar w:fldCharType="begin"/>
    </w:r>
    <w:r>
      <w:instrText xml:space="preserve"> DATE \@ "yyyy-MM-dd" </w:instrText>
    </w:r>
    <w:r>
      <w:fldChar w:fldCharType="separate"/>
    </w:r>
    <w:r w:rsidR="00C91E86">
      <w:rPr>
        <w:noProof/>
      </w:rPr>
      <w:t>2024-07-26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2E23F" w14:textId="77777777" w:rsidR="00B35233" w:rsidRDefault="00B35233">
      <w:r>
        <w:separator/>
      </w:r>
    </w:p>
  </w:footnote>
  <w:footnote w:type="continuationSeparator" w:id="0">
    <w:p w14:paraId="67A99641" w14:textId="77777777" w:rsidR="00B35233" w:rsidRDefault="00B35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32B585B4"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lang w:val="en-GB" w:eastAsia="en-GB"/>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99A4D0F"/>
    <w:multiLevelType w:val="hybridMultilevel"/>
    <w:tmpl w:val="EFAE8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50D2387"/>
    <w:multiLevelType w:val="hybridMultilevel"/>
    <w:tmpl w:val="6EC05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F02750"/>
    <w:multiLevelType w:val="hybridMultilevel"/>
    <w:tmpl w:val="CD304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1C2167"/>
    <w:multiLevelType w:val="hybridMultilevel"/>
    <w:tmpl w:val="8AB6F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AD73C2"/>
    <w:multiLevelType w:val="hybridMultilevel"/>
    <w:tmpl w:val="56764E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40618BA"/>
    <w:multiLevelType w:val="hybridMultilevel"/>
    <w:tmpl w:val="B4E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C238A8"/>
    <w:multiLevelType w:val="hybridMultilevel"/>
    <w:tmpl w:val="A1F01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5798854">
    <w:abstractNumId w:val="3"/>
  </w:num>
  <w:num w:numId="2" w16cid:durableId="770590668">
    <w:abstractNumId w:val="13"/>
  </w:num>
  <w:num w:numId="3" w16cid:durableId="1301763130">
    <w:abstractNumId w:val="12"/>
  </w:num>
  <w:num w:numId="4" w16cid:durableId="1370110763">
    <w:abstractNumId w:val="11"/>
  </w:num>
  <w:num w:numId="5" w16cid:durableId="108672106">
    <w:abstractNumId w:val="0"/>
  </w:num>
  <w:num w:numId="6" w16cid:durableId="398406042">
    <w:abstractNumId w:val="8"/>
  </w:num>
  <w:num w:numId="7" w16cid:durableId="714280760">
    <w:abstractNumId w:val="1"/>
  </w:num>
  <w:num w:numId="8" w16cid:durableId="1925912019">
    <w:abstractNumId w:val="6"/>
  </w:num>
  <w:num w:numId="9" w16cid:durableId="950479226">
    <w:abstractNumId w:val="2"/>
  </w:num>
  <w:num w:numId="10" w16cid:durableId="1755272896">
    <w:abstractNumId w:val="9"/>
  </w:num>
  <w:num w:numId="11" w16cid:durableId="1015421338">
    <w:abstractNumId w:val="14"/>
  </w:num>
  <w:num w:numId="12" w16cid:durableId="863134041">
    <w:abstractNumId w:val="10"/>
  </w:num>
  <w:num w:numId="13" w16cid:durableId="1255431680">
    <w:abstractNumId w:val="4"/>
  </w:num>
  <w:num w:numId="14" w16cid:durableId="239291598">
    <w:abstractNumId w:val="5"/>
  </w:num>
  <w:num w:numId="15" w16cid:durableId="720711391">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369D"/>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6D8"/>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159"/>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2C2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2C17"/>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AF8"/>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A35"/>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6261"/>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33"/>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633"/>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1E86"/>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BD16573-24B7-4788-AB98-CE2B042BE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710</Words>
  <Characters>4048</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3</cp:revision>
  <cp:lastPrinted>2016-10-18T02:57:00Z</cp:lastPrinted>
  <dcterms:created xsi:type="dcterms:W3CDTF">2024-07-22T04:06:00Z</dcterms:created>
  <dcterms:modified xsi:type="dcterms:W3CDTF">2024-07-26T02:13:00Z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